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D1B9D" w:rsidR="003A5864" w:rsidP="003A5864" w:rsidRDefault="003A5864" w14:paraId="2089474A" w14:textId="3D032885">
      <w:pPr>
        <w:rPr>
          <w:rFonts w:ascii="Calibri" w:hAnsi="Calibri" w:cs="Calibri"/>
          <w:sz w:val="22"/>
          <w:szCs w:val="22"/>
        </w:rPr>
      </w:pPr>
      <w:r w:rsidRPr="42EE7531" w:rsidR="003A5864">
        <w:rPr>
          <w:rFonts w:ascii="Calibri" w:hAnsi="Calibri" w:cs="Calibri"/>
          <w:b w:val="1"/>
          <w:bCs w:val="1"/>
          <w:sz w:val="22"/>
          <w:szCs w:val="22"/>
          <w:u w:val="single"/>
        </w:rPr>
        <w:t xml:space="preserve">MLI Modifications: </w:t>
      </w:r>
      <w:r w:rsidRPr="42EE7531" w:rsidR="003A5864">
        <w:rPr>
          <w:rFonts w:ascii="Calibri" w:hAnsi="Calibri" w:cs="Calibri"/>
          <w:b w:val="1"/>
          <w:bCs w:val="1"/>
          <w:sz w:val="22"/>
          <w:szCs w:val="22"/>
          <w:u w:val="single"/>
        </w:rPr>
        <w:t>France</w:t>
      </w:r>
      <w:r w:rsidRPr="42EE7531" w:rsidR="6865E555">
        <w:rPr>
          <w:rFonts w:ascii="Calibri" w:hAnsi="Calibri" w:cs="Calibri"/>
          <w:b w:val="1"/>
          <w:bCs w:val="1"/>
          <w:sz w:val="22"/>
          <w:szCs w:val="22"/>
          <w:u w:val="single"/>
        </w:rPr>
        <w:t>-Kenya</w:t>
      </w:r>
    </w:p>
    <w:p w:rsidRPr="006D1B9D" w:rsidR="003A5864" w:rsidP="003A5864" w:rsidRDefault="003A5864" w14:paraId="4D80AADD" w14:textId="38DFD1E7">
      <w:pPr>
        <w:rPr>
          <w:rFonts w:ascii="Calibri" w:hAnsi="Calibri" w:cs="Calibri"/>
          <w:sz w:val="22"/>
          <w:szCs w:val="22"/>
        </w:rPr>
      </w:pPr>
      <w:r w:rsidRPr="006D1B9D">
        <w:rPr>
          <w:rFonts w:ascii="Calibri" w:hAnsi="Calibri" w:cs="Calibri"/>
          <w:i/>
          <w:iCs/>
          <w:sz w:val="22"/>
          <w:szCs w:val="22"/>
        </w:rPr>
        <w:t>Editor’s Note: This summary is based on the MLI positions submitted to the Depositary upon the deposit of the ratification instruments by France and Kenya, and does not constitute business, legal, tax, or other professional advice or services. It is intended only to provide a general guide</w:t>
      </w:r>
      <w:r w:rsidRPr="006D1B9D">
        <w:rPr>
          <w:rFonts w:ascii="Calibri" w:hAnsi="Calibri" w:cs="Calibri"/>
          <w:sz w:val="22"/>
          <w:szCs w:val="22"/>
        </w:rPr>
        <w:t xml:space="preserve">. </w:t>
      </w:r>
      <w:r w:rsidRPr="006D1B9D">
        <w:rPr>
          <w:rFonts w:ascii="Calibri" w:hAnsi="Calibri" w:cs="Calibri"/>
          <w:i/>
          <w:iCs/>
          <w:sz w:val="22"/>
          <w:szCs w:val="22"/>
        </w:rPr>
        <w:t xml:space="preserve">In applying the MLI provisions to this treaty, researchers should ensure they review other relevant MLI sources. Please see the Bloomberg Tax </w:t>
      </w:r>
      <w:hyperlink w:tgtFrame="_blank" w:history="1" r:id="rId4">
        <w:r w:rsidRPr="006D1B9D">
          <w:rPr>
            <w:rStyle w:val="Hyperlink"/>
            <w:rFonts w:ascii="Calibri" w:hAnsi="Calibri" w:cs="Calibri"/>
            <w:i/>
            <w:iCs/>
            <w:sz w:val="22"/>
            <w:szCs w:val="22"/>
          </w:rPr>
          <w:t>MLI Watch</w:t>
        </w:r>
      </w:hyperlink>
      <w:r w:rsidRPr="006D1B9D">
        <w:rPr>
          <w:rFonts w:ascii="Calibri" w:hAnsi="Calibri" w:cs="Calibri"/>
          <w:i/>
          <w:iCs/>
          <w:sz w:val="22"/>
          <w:szCs w:val="22"/>
        </w:rPr>
        <w:t xml:space="preserve"> page for further research. </w:t>
      </w:r>
      <w:r w:rsidRPr="006D1B9D">
        <w:rPr>
          <w:rFonts w:ascii="Calibri" w:hAnsi="Calibri" w:cs="Calibri"/>
          <w:sz w:val="22"/>
          <w:szCs w:val="22"/>
        </w:rPr>
        <w:t> </w:t>
      </w:r>
    </w:p>
    <w:p w:rsidRPr="006D1B9D" w:rsidR="003A5864" w:rsidP="003A5864" w:rsidRDefault="003A5864" w14:paraId="5C27B6FA" w14:textId="5C315052">
      <w:pPr>
        <w:rPr>
          <w:rFonts w:ascii="Calibri" w:hAnsi="Calibri" w:cs="Calibri"/>
          <w:sz w:val="22"/>
          <w:szCs w:val="22"/>
        </w:rPr>
      </w:pPr>
      <w:r w:rsidRPr="006D1B9D">
        <w:rPr>
          <w:rFonts w:ascii="Calibri" w:hAnsi="Calibri" w:cs="Calibri"/>
          <w:b/>
          <w:bCs/>
          <w:sz w:val="22"/>
          <w:szCs w:val="22"/>
        </w:rPr>
        <w:t>Date this Convention is Modified by the MLI (Enters into Force):</w:t>
      </w:r>
      <w:r w:rsidRPr="006D1B9D">
        <w:rPr>
          <w:rFonts w:ascii="Calibri" w:hAnsi="Calibri" w:cs="Calibri"/>
          <w:sz w:val="22"/>
          <w:szCs w:val="22"/>
        </w:rPr>
        <w:t xml:space="preserve"> May 1, 2025 </w:t>
      </w:r>
    </w:p>
    <w:p w:rsidRPr="006D1B9D" w:rsidR="003A5864" w:rsidP="003A5864" w:rsidRDefault="003A5864" w14:paraId="7AA374BA" w14:textId="3F7BE715">
      <w:pPr>
        <w:rPr>
          <w:rFonts w:ascii="Calibri" w:hAnsi="Calibri" w:cs="Calibri"/>
          <w:sz w:val="22"/>
          <w:szCs w:val="22"/>
        </w:rPr>
      </w:pPr>
      <w:r w:rsidRPr="006D1B9D">
        <w:rPr>
          <w:rFonts w:ascii="Calibri" w:hAnsi="Calibri" w:cs="Calibri"/>
          <w:b/>
          <w:bCs/>
          <w:sz w:val="22"/>
          <w:szCs w:val="22"/>
        </w:rPr>
        <w:t xml:space="preserve">MLI instrument of ratification deposited (France): </w:t>
      </w:r>
      <w:r w:rsidRPr="006D1B9D">
        <w:rPr>
          <w:rFonts w:ascii="Calibri" w:hAnsi="Calibri" w:cs="Calibri"/>
          <w:sz w:val="22"/>
          <w:szCs w:val="22"/>
        </w:rPr>
        <w:t>September 26, 2018</w:t>
      </w:r>
    </w:p>
    <w:p w:rsidRPr="006D1B9D" w:rsidR="003A5864" w:rsidP="003A5864" w:rsidRDefault="003A5864" w14:paraId="6BC1F097" w14:textId="77777777">
      <w:pPr>
        <w:rPr>
          <w:rFonts w:ascii="Calibri" w:hAnsi="Calibri" w:cs="Calibri"/>
          <w:sz w:val="22"/>
          <w:szCs w:val="22"/>
        </w:rPr>
      </w:pPr>
      <w:r w:rsidRPr="006D1B9D">
        <w:rPr>
          <w:rFonts w:ascii="Calibri" w:hAnsi="Calibri" w:cs="Calibri"/>
          <w:b/>
          <w:bCs/>
          <w:sz w:val="22"/>
          <w:szCs w:val="22"/>
        </w:rPr>
        <w:t xml:space="preserve">MLI instrument of ratification deposited (Kenya): </w:t>
      </w:r>
      <w:r w:rsidRPr="006D1B9D">
        <w:rPr>
          <w:rFonts w:ascii="Calibri" w:hAnsi="Calibri" w:cs="Calibri"/>
          <w:sz w:val="22"/>
          <w:szCs w:val="22"/>
        </w:rPr>
        <w:t>January 8, 2025</w:t>
      </w:r>
    </w:p>
    <w:p w:rsidRPr="006D1B9D" w:rsidR="003A5864" w:rsidP="003A5864" w:rsidRDefault="003A5864" w14:paraId="0A37B5CA" w14:textId="4F9887E0">
      <w:pPr>
        <w:rPr>
          <w:rFonts w:ascii="Calibri" w:hAnsi="Calibri" w:cs="Calibri"/>
          <w:sz w:val="22"/>
          <w:szCs w:val="22"/>
        </w:rPr>
      </w:pPr>
      <w:r w:rsidRPr="006D1B9D">
        <w:rPr>
          <w:rFonts w:ascii="Calibri" w:hAnsi="Calibri" w:cs="Calibri"/>
          <w:b/>
          <w:bCs/>
          <w:sz w:val="22"/>
          <w:szCs w:val="22"/>
        </w:rPr>
        <w:t>MLI effective date, withholding taxes (France and Kenya):</w:t>
      </w:r>
      <w:r w:rsidRPr="006D1B9D">
        <w:rPr>
          <w:rFonts w:ascii="Calibri" w:hAnsi="Calibri" w:cs="Calibri"/>
          <w:sz w:val="22"/>
          <w:szCs w:val="22"/>
        </w:rPr>
        <w:t xml:space="preserve"> January 1, 2026</w:t>
      </w:r>
    </w:p>
    <w:p w:rsidRPr="006D1B9D" w:rsidR="003A5864" w:rsidP="003A5864" w:rsidRDefault="003A5864" w14:paraId="1645AD46" w14:textId="28897EDC">
      <w:pPr>
        <w:rPr>
          <w:rFonts w:ascii="Calibri" w:hAnsi="Calibri" w:cs="Calibri"/>
          <w:sz w:val="22"/>
          <w:szCs w:val="22"/>
        </w:rPr>
      </w:pPr>
      <w:r w:rsidRPr="006D1B9D">
        <w:rPr>
          <w:rFonts w:ascii="Calibri" w:hAnsi="Calibri" w:cs="Calibri"/>
          <w:b/>
          <w:bCs/>
          <w:sz w:val="22"/>
          <w:szCs w:val="22"/>
        </w:rPr>
        <w:t>MLI effective date, all other taxes (France and Kenya):</w:t>
      </w:r>
      <w:r w:rsidRPr="006D1B9D">
        <w:rPr>
          <w:rFonts w:ascii="Calibri" w:hAnsi="Calibri" w:cs="Calibri"/>
          <w:sz w:val="22"/>
          <w:szCs w:val="22"/>
        </w:rPr>
        <w:t> November 1, 2025 </w:t>
      </w:r>
    </w:p>
    <w:p w:rsidRPr="006D1B9D" w:rsidR="003A5864" w:rsidP="003A5864" w:rsidRDefault="003A5864" w14:paraId="10DF51E6" w14:textId="77777777">
      <w:pPr>
        <w:rPr>
          <w:rFonts w:ascii="Calibri" w:hAnsi="Calibri" w:cs="Calibri"/>
          <w:b/>
          <w:bCs/>
          <w:sz w:val="22"/>
          <w:szCs w:val="22"/>
        </w:rPr>
      </w:pPr>
      <w:r w:rsidRPr="006D1B9D">
        <w:rPr>
          <w:rFonts w:ascii="Calibri" w:hAnsi="Calibri" w:cs="Calibri"/>
          <w:b/>
          <w:bCs/>
          <w:sz w:val="22"/>
          <w:szCs w:val="22"/>
        </w:rPr>
        <w:t>Purpose of a Covered Tax Agreement (MLI Article 6)</w:t>
      </w:r>
    </w:p>
    <w:p w:rsidRPr="006D1B9D" w:rsidR="003A5864" w:rsidP="003A5864" w:rsidRDefault="003A5864" w14:paraId="6255987A" w14:textId="77777777">
      <w:pPr>
        <w:rPr>
          <w:rFonts w:ascii="Calibri" w:hAnsi="Calibri" w:cs="Calibri"/>
          <w:sz w:val="22"/>
          <w:szCs w:val="22"/>
        </w:rPr>
      </w:pPr>
      <w:r w:rsidRPr="006D1B9D">
        <w:rPr>
          <w:rFonts w:ascii="Calibri" w:hAnsi="Calibri" w:cs="Calibri"/>
          <w:i/>
          <w:iCs/>
          <w:sz w:val="22"/>
          <w:szCs w:val="22"/>
        </w:rPr>
        <w:t>[Note: The OECD MLI Matching Database has indicated a possible notification mismatch which requires confirmation as to whether both jurisdictions have identified the same preamble language. The following discussion assumes there is no mismatch, i.e., that both jurisdictions have notified the same preamble language under MLI Art. 6(5). If there is a mismatch, the text of MLI Art. 6(1) is added to the existing preamble language.]</w:t>
      </w:r>
      <w:r w:rsidRPr="006D1B9D">
        <w:rPr>
          <w:rFonts w:ascii="Calibri" w:hAnsi="Calibri" w:cs="Calibri"/>
          <w:sz w:val="22"/>
          <w:szCs w:val="22"/>
        </w:rPr>
        <w:t> </w:t>
      </w:r>
    </w:p>
    <w:p w:rsidRPr="006D1B9D" w:rsidR="003A5864" w:rsidP="003A5864" w:rsidRDefault="003A5864" w14:paraId="08C77BCE" w14:textId="77777777">
      <w:pPr>
        <w:rPr>
          <w:rFonts w:ascii="Calibri" w:hAnsi="Calibri" w:cs="Calibri"/>
          <w:sz w:val="22"/>
          <w:szCs w:val="22"/>
        </w:rPr>
      </w:pPr>
      <w:r w:rsidRPr="006D1B9D">
        <w:rPr>
          <w:rFonts w:ascii="Calibri" w:hAnsi="Calibri" w:cs="Calibri"/>
          <w:sz w:val="22"/>
          <w:szCs w:val="22"/>
        </w:rPr>
        <w:t xml:space="preserve">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Convention.  The optional preamble language of MLI Art. 6(3) does not apply.  </w:t>
      </w:r>
    </w:p>
    <w:p w:rsidRPr="006D1B9D" w:rsidR="00B7364C" w:rsidRDefault="003A5864" w14:paraId="3DD59B52" w14:textId="3B2A8491">
      <w:pPr>
        <w:rPr>
          <w:rFonts w:ascii="Calibri" w:hAnsi="Calibri" w:cs="Calibri"/>
          <w:b/>
          <w:bCs/>
          <w:sz w:val="22"/>
          <w:szCs w:val="22"/>
        </w:rPr>
      </w:pPr>
      <w:r w:rsidRPr="006D1B9D">
        <w:rPr>
          <w:rFonts w:ascii="Calibri" w:hAnsi="Calibri" w:cs="Calibri"/>
          <w:b/>
          <w:bCs/>
          <w:sz w:val="22"/>
          <w:szCs w:val="22"/>
        </w:rPr>
        <w:t>Prevention of Treaty Abuse (MLI Article 7)</w:t>
      </w:r>
    </w:p>
    <w:p w:rsidRPr="006D1B9D" w:rsidR="003A5864" w:rsidRDefault="003A5864" w14:paraId="6CBA5EE8" w14:textId="07853C26">
      <w:pPr>
        <w:rPr>
          <w:rFonts w:ascii="Calibri" w:hAnsi="Calibri" w:cs="Calibri"/>
          <w:sz w:val="22"/>
          <w:szCs w:val="22"/>
        </w:rPr>
      </w:pPr>
      <w:r w:rsidRPr="006D1B9D">
        <w:rPr>
          <w:rFonts w:ascii="Calibri" w:hAnsi="Calibri" w:cs="Calibri"/>
          <w:sz w:val="22"/>
          <w:szCs w:val="22"/>
        </w:rPr>
        <w:t>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replaces Art. 10(</w:t>
      </w:r>
      <w:r w:rsidRPr="006D1B9D" w:rsidR="00CF2070">
        <w:rPr>
          <w:rFonts w:ascii="Calibri" w:hAnsi="Calibri" w:cs="Calibri"/>
          <w:sz w:val="22"/>
          <w:szCs w:val="22"/>
        </w:rPr>
        <w:t>7</w:t>
      </w:r>
      <w:r w:rsidRPr="006D1B9D">
        <w:rPr>
          <w:rFonts w:ascii="Calibri" w:hAnsi="Calibri" w:cs="Calibri"/>
          <w:sz w:val="22"/>
          <w:szCs w:val="22"/>
        </w:rPr>
        <w:t>), Art. 11(</w:t>
      </w:r>
      <w:r w:rsidRPr="006D1B9D" w:rsidR="00CF2070">
        <w:rPr>
          <w:rFonts w:ascii="Calibri" w:hAnsi="Calibri" w:cs="Calibri"/>
          <w:sz w:val="22"/>
          <w:szCs w:val="22"/>
        </w:rPr>
        <w:t>8</w:t>
      </w:r>
      <w:r w:rsidRPr="006D1B9D">
        <w:rPr>
          <w:rFonts w:ascii="Calibri" w:hAnsi="Calibri" w:cs="Calibri"/>
          <w:sz w:val="22"/>
          <w:szCs w:val="22"/>
        </w:rPr>
        <w:t>)</w:t>
      </w:r>
      <w:r w:rsidRPr="006D1B9D" w:rsidR="003C4807">
        <w:rPr>
          <w:rFonts w:ascii="Calibri" w:hAnsi="Calibri" w:cs="Calibri"/>
          <w:sz w:val="22"/>
          <w:szCs w:val="22"/>
        </w:rPr>
        <w:t>,</w:t>
      </w:r>
      <w:r w:rsidRPr="006D1B9D">
        <w:rPr>
          <w:rFonts w:ascii="Calibri" w:hAnsi="Calibri" w:cs="Calibri"/>
          <w:sz w:val="22"/>
          <w:szCs w:val="22"/>
        </w:rPr>
        <w:t xml:space="preserve"> Art. 12(</w:t>
      </w:r>
      <w:r w:rsidRPr="006D1B9D" w:rsidR="003C4807">
        <w:rPr>
          <w:rFonts w:ascii="Calibri" w:hAnsi="Calibri" w:cs="Calibri"/>
          <w:sz w:val="22"/>
          <w:szCs w:val="22"/>
        </w:rPr>
        <w:t>7</w:t>
      </w:r>
      <w:r w:rsidRPr="006D1B9D">
        <w:rPr>
          <w:rFonts w:ascii="Calibri" w:hAnsi="Calibri" w:cs="Calibri"/>
          <w:sz w:val="22"/>
          <w:szCs w:val="22"/>
        </w:rPr>
        <w:t>)</w:t>
      </w:r>
      <w:r w:rsidRPr="006D1B9D" w:rsidR="003C4807">
        <w:rPr>
          <w:rFonts w:ascii="Calibri" w:hAnsi="Calibri" w:cs="Calibri"/>
          <w:sz w:val="22"/>
          <w:szCs w:val="22"/>
        </w:rPr>
        <w:t xml:space="preserve"> and Art. 21(5)</w:t>
      </w:r>
      <w:r w:rsidRPr="006D1B9D">
        <w:rPr>
          <w:rFonts w:ascii="Calibri" w:hAnsi="Calibri" w:cs="Calibri"/>
          <w:sz w:val="22"/>
          <w:szCs w:val="22"/>
        </w:rPr>
        <w:t xml:space="preserve"> of this Convention. The PPT may also apply to other provisions of this Convention according to its terms.  The optional additional language of MLI Art. 7(4) does not apply. The Simplified Limitation on Benefits Provision (S-LOB) does not apply.</w:t>
      </w:r>
    </w:p>
    <w:p w:rsidRPr="006D1B9D" w:rsidR="00617CDE" w:rsidP="4934B47A" w:rsidRDefault="00617CDE" w14:paraId="5FBE281C" w14:textId="68B91CA7">
      <w:pPr>
        <w:rPr>
          <w:rFonts w:ascii="Calibri" w:hAnsi="Calibri" w:cs="Calibri"/>
          <w:sz w:val="22"/>
          <w:szCs w:val="22"/>
        </w:rPr>
      </w:pPr>
      <w:r w:rsidRPr="42EE7531" w:rsidR="00617CDE">
        <w:rPr>
          <w:rFonts w:ascii="Calibri" w:hAnsi="Calibri" w:cs="Calibri"/>
          <w:b w:val="1"/>
          <w:bCs w:val="1"/>
          <w:sz w:val="22"/>
          <w:szCs w:val="22"/>
        </w:rPr>
        <w:t>Capital Gains from Alienation of Shares or Interests of Entities Deriving their Value Principally from Immovable Property (MLI Article 9)</w:t>
      </w:r>
    </w:p>
    <w:p w:rsidRPr="006D1B9D" w:rsidR="00617CDE" w:rsidP="2E29F1FB" w:rsidRDefault="00617CDE" w14:paraId="5DCC9079" w14:textId="447E3C15">
      <w:pPr>
        <w:pStyle w:val="Normal"/>
        <w:suppressLineNumbers w:val="0"/>
        <w:spacing w:before="0" w:beforeAutospacing="off" w:after="160" w:afterAutospacing="off" w:line="278" w:lineRule="auto"/>
        <w:ind w:left="0" w:right="0"/>
        <w:jc w:val="left"/>
        <w:rPr>
          <w:rFonts w:ascii="Calibri" w:hAnsi="Calibri" w:cs="Calibri"/>
          <w:i w:val="1"/>
          <w:iCs w:val="1"/>
          <w:color w:val="auto"/>
          <w:sz w:val="22"/>
          <w:szCs w:val="22"/>
        </w:rPr>
      </w:pPr>
      <w:r w:rsidRPr="2E29F1FB" w:rsidR="3AE7846B">
        <w:rPr>
          <w:rFonts w:ascii="Calibri" w:hAnsi="Calibri" w:eastAsia="Calibri" w:cs="Calibri"/>
          <w:i w:val="1"/>
          <w:iCs w:val="1"/>
          <w:noProof w:val="0"/>
          <w:color w:val="auto"/>
          <w:sz w:val="22"/>
          <w:szCs w:val="22"/>
          <w:lang w:val="en-US"/>
          <w:rPrChange w:author="Parello, Christina" w:date="2025-03-31T15:23:45.909Z" w:id="1423744049">
            <w:rPr>
              <w:rFonts w:ascii="Calibri" w:hAnsi="Calibri" w:eastAsia="Calibri" w:cs="Calibri"/>
              <w:i w:val="1"/>
              <w:iCs w:val="1"/>
              <w:noProof w:val="0"/>
              <w:color w:val="000000" w:themeColor="text1" w:themeTint="FF" w:themeShade="FF"/>
              <w:sz w:val="22"/>
              <w:szCs w:val="22"/>
              <w:lang w:val="en-US"/>
            </w:rPr>
          </w:rPrChange>
        </w:rPr>
        <w:t xml:space="preserve">[Note: </w:t>
      </w:r>
      <w:r w:rsidRPr="2E29F1FB" w:rsidR="14042B08">
        <w:rPr>
          <w:rFonts w:ascii="Open Sans" w:hAnsi="Open Sans" w:eastAsia="Open Sans" w:cs="Open Sans"/>
          <w:b w:val="0"/>
          <w:bCs w:val="0"/>
          <w:i w:val="1"/>
          <w:iCs w:val="1"/>
          <w:caps w:val="0"/>
          <w:smallCaps w:val="0"/>
          <w:noProof w:val="0"/>
          <w:color w:val="auto"/>
          <w:sz w:val="19"/>
          <w:szCs w:val="19"/>
          <w:lang w:val="en-US"/>
          <w:rPrChange w:author="Parello, Christina" w:date="2025-03-31T15:23:45.912Z" w:id="752087718">
            <w:rPr>
              <w:rFonts w:ascii="Open Sans" w:hAnsi="Open Sans" w:eastAsia="Open Sans" w:cs="Open Sans"/>
              <w:b w:val="0"/>
              <w:bCs w:val="0"/>
              <w:i w:val="0"/>
              <w:iCs w:val="0"/>
              <w:caps w:val="0"/>
              <w:smallCaps w:val="0"/>
              <w:noProof w:val="0"/>
              <w:color w:val="333333"/>
              <w:sz w:val="19"/>
              <w:szCs w:val="19"/>
              <w:lang w:val="en-US"/>
            </w:rPr>
          </w:rPrChange>
        </w:rPr>
        <w:t xml:space="preserve">Under MLI </w:t>
      </w:r>
      <w:r w:rsidRPr="2E29F1FB" w:rsidR="14042B08">
        <w:rPr>
          <w:rFonts w:ascii="Open Sans" w:hAnsi="Open Sans" w:eastAsia="Open Sans" w:cs="Open Sans"/>
          <w:b w:val="0"/>
          <w:bCs w:val="0"/>
          <w:i w:val="1"/>
          <w:iCs w:val="1"/>
          <w:caps w:val="0"/>
          <w:smallCaps w:val="0"/>
          <w:noProof w:val="0"/>
          <w:color w:val="auto"/>
          <w:sz w:val="19"/>
          <w:szCs w:val="19"/>
          <w:lang w:val="en-US"/>
          <w:rPrChange w:author="Parello, Christina" w:date="2025-03-31T15:23:43.188Z" w:id="782827140">
            <w:rPr>
              <w:rFonts w:ascii="Open Sans" w:hAnsi="Open Sans" w:eastAsia="Open Sans" w:cs="Open Sans"/>
              <w:b w:val="0"/>
              <w:bCs w:val="0"/>
              <w:i w:val="1"/>
              <w:iCs w:val="1"/>
              <w:caps w:val="0"/>
              <w:smallCaps w:val="0"/>
              <w:noProof w:val="0"/>
              <w:color w:val="333333"/>
              <w:sz w:val="19"/>
              <w:szCs w:val="19"/>
              <w:lang w:val="en-US"/>
            </w:rPr>
          </w:rPrChange>
        </w:rPr>
        <w:t>Art. 9(8)</w:t>
      </w:r>
      <w:r w:rsidRPr="2E29F1FB" w:rsidR="14042B08">
        <w:rPr>
          <w:rFonts w:ascii="Open Sans" w:hAnsi="Open Sans" w:eastAsia="Open Sans" w:cs="Open Sans"/>
          <w:b w:val="0"/>
          <w:bCs w:val="0"/>
          <w:i w:val="1"/>
          <w:iCs w:val="1"/>
          <w:caps w:val="0"/>
          <w:smallCaps w:val="0"/>
          <w:noProof w:val="0"/>
          <w:color w:val="auto"/>
          <w:sz w:val="19"/>
          <w:szCs w:val="19"/>
          <w:lang w:val="en-US"/>
          <w:rPrChange w:author="Parello, Christina" w:date="2025-03-31T15:23:45.917Z" w:id="1118832183">
            <w:rPr>
              <w:rFonts w:ascii="Open Sans" w:hAnsi="Open Sans" w:eastAsia="Open Sans" w:cs="Open Sans"/>
              <w:b w:val="0"/>
              <w:bCs w:val="0"/>
              <w:i w:val="0"/>
              <w:iCs w:val="0"/>
              <w:caps w:val="0"/>
              <w:smallCaps w:val="0"/>
              <w:noProof w:val="0"/>
              <w:color w:val="333333"/>
              <w:sz w:val="19"/>
              <w:szCs w:val="19"/>
              <w:lang w:val="en-US"/>
            </w:rPr>
          </w:rPrChange>
        </w:rPr>
        <w:t xml:space="preserve">, the MLI's provisions replace provisions of this </w:t>
      </w:r>
      <w:r w:rsidRPr="2E29F1FB" w:rsidR="3E769894">
        <w:rPr>
          <w:rFonts w:ascii="Open Sans" w:hAnsi="Open Sans" w:eastAsia="Open Sans" w:cs="Open Sans"/>
          <w:b w:val="0"/>
          <w:bCs w:val="0"/>
          <w:i w:val="1"/>
          <w:iCs w:val="1"/>
          <w:caps w:val="0"/>
          <w:smallCaps w:val="0"/>
          <w:noProof w:val="0"/>
          <w:color w:val="auto"/>
          <w:sz w:val="19"/>
          <w:szCs w:val="19"/>
          <w:lang w:val="en-US"/>
          <w:rPrChange w:author="Parello, Christina" w:date="2025-03-31T15:23:45.92Z" w:id="2107107509">
            <w:rPr>
              <w:rFonts w:ascii="Open Sans" w:hAnsi="Open Sans" w:eastAsia="Open Sans" w:cs="Open Sans"/>
              <w:b w:val="0"/>
              <w:bCs w:val="0"/>
              <w:i w:val="0"/>
              <w:iCs w:val="0"/>
              <w:caps w:val="0"/>
              <w:smallCaps w:val="0"/>
              <w:noProof w:val="0"/>
              <w:color w:val="333333"/>
              <w:sz w:val="19"/>
              <w:szCs w:val="19"/>
              <w:lang w:val="en-US"/>
            </w:rPr>
          </w:rPrChange>
        </w:rPr>
        <w:t>Convention</w:t>
      </w:r>
      <w:r w:rsidRPr="2E29F1FB" w:rsidR="14042B08">
        <w:rPr>
          <w:rFonts w:ascii="Open Sans" w:hAnsi="Open Sans" w:eastAsia="Open Sans" w:cs="Open Sans"/>
          <w:b w:val="0"/>
          <w:bCs w:val="0"/>
          <w:i w:val="1"/>
          <w:iCs w:val="1"/>
          <w:caps w:val="0"/>
          <w:smallCaps w:val="0"/>
          <w:noProof w:val="0"/>
          <w:color w:val="auto"/>
          <w:sz w:val="19"/>
          <w:szCs w:val="19"/>
          <w:lang w:val="en-US"/>
          <w:rPrChange w:author="Parello, Christina" w:date="2025-03-31T15:23:45.923Z" w:id="125233305">
            <w:rPr>
              <w:rFonts w:ascii="Open Sans" w:hAnsi="Open Sans" w:eastAsia="Open Sans" w:cs="Open Sans"/>
              <w:b w:val="0"/>
              <w:bCs w:val="0"/>
              <w:i w:val="0"/>
              <w:iCs w:val="0"/>
              <w:caps w:val="0"/>
              <w:smallCaps w:val="0"/>
              <w:noProof w:val="0"/>
              <w:color w:val="333333"/>
              <w:sz w:val="19"/>
              <w:szCs w:val="19"/>
              <w:lang w:val="en-US"/>
            </w:rPr>
          </w:rPrChange>
        </w:rPr>
        <w:t xml:space="preserve"> that are notified by both </w:t>
      </w:r>
      <w:r w:rsidRPr="2E29F1FB" w:rsidR="14042B08">
        <w:rPr>
          <w:rFonts w:ascii="Open Sans" w:hAnsi="Open Sans" w:eastAsia="Open Sans" w:cs="Open Sans"/>
          <w:b w:val="0"/>
          <w:bCs w:val="0"/>
          <w:i w:val="1"/>
          <w:iCs w:val="1"/>
          <w:caps w:val="0"/>
          <w:smallCaps w:val="0"/>
          <w:noProof w:val="0"/>
          <w:color w:val="auto"/>
          <w:sz w:val="19"/>
          <w:szCs w:val="19"/>
          <w:lang w:val="en-US"/>
          <w:rPrChange w:author="Parello, Christina" w:date="2025-03-31T15:23:45.925Z" w:id="1445932522">
            <w:rPr>
              <w:rFonts w:ascii="Open Sans" w:hAnsi="Open Sans" w:eastAsia="Open Sans" w:cs="Open Sans"/>
              <w:b w:val="0"/>
              <w:bCs w:val="0"/>
              <w:i w:val="0"/>
              <w:iCs w:val="0"/>
              <w:caps w:val="0"/>
              <w:smallCaps w:val="0"/>
              <w:noProof w:val="0"/>
              <w:color w:val="333333"/>
              <w:sz w:val="19"/>
              <w:szCs w:val="19"/>
              <w:lang w:val="en-US"/>
            </w:rPr>
          </w:rPrChange>
        </w:rPr>
        <w:t>parties, and</w:t>
      </w:r>
      <w:r w:rsidRPr="2E29F1FB" w:rsidR="14042B08">
        <w:rPr>
          <w:rFonts w:ascii="Open Sans" w:hAnsi="Open Sans" w:eastAsia="Open Sans" w:cs="Open Sans"/>
          <w:b w:val="0"/>
          <w:bCs w:val="0"/>
          <w:i w:val="1"/>
          <w:iCs w:val="1"/>
          <w:caps w:val="0"/>
          <w:smallCaps w:val="0"/>
          <w:noProof w:val="0"/>
          <w:color w:val="auto"/>
          <w:sz w:val="19"/>
          <w:szCs w:val="19"/>
          <w:lang w:val="en-US"/>
          <w:rPrChange w:author="Parello, Christina" w:date="2025-03-31T15:23:45.928Z" w:id="194353950">
            <w:rPr>
              <w:rFonts w:ascii="Open Sans" w:hAnsi="Open Sans" w:eastAsia="Open Sans" w:cs="Open Sans"/>
              <w:b w:val="0"/>
              <w:bCs w:val="0"/>
              <w:i w:val="0"/>
              <w:iCs w:val="0"/>
              <w:caps w:val="0"/>
              <w:smallCaps w:val="0"/>
              <w:noProof w:val="0"/>
              <w:color w:val="333333"/>
              <w:sz w:val="19"/>
              <w:szCs w:val="19"/>
              <w:lang w:val="en-US"/>
            </w:rPr>
          </w:rPrChange>
        </w:rPr>
        <w:t xml:space="preserve"> otherwise are added to and supersede the </w:t>
      </w:r>
      <w:r w:rsidRPr="2E29F1FB" w:rsidR="4EE19B75">
        <w:rPr>
          <w:rFonts w:ascii="Open Sans" w:hAnsi="Open Sans" w:eastAsia="Open Sans" w:cs="Open Sans"/>
          <w:b w:val="0"/>
          <w:bCs w:val="0"/>
          <w:i w:val="1"/>
          <w:iCs w:val="1"/>
          <w:caps w:val="0"/>
          <w:smallCaps w:val="0"/>
          <w:noProof w:val="0"/>
          <w:color w:val="auto"/>
          <w:sz w:val="19"/>
          <w:szCs w:val="19"/>
          <w:lang w:val="en-US"/>
          <w:rPrChange w:author="Parello, Christina" w:date="2025-03-31T15:23:45.931Z" w:id="1265260460">
            <w:rPr>
              <w:rFonts w:ascii="Open Sans" w:hAnsi="Open Sans" w:eastAsia="Open Sans" w:cs="Open Sans"/>
              <w:b w:val="0"/>
              <w:bCs w:val="0"/>
              <w:i w:val="0"/>
              <w:iCs w:val="0"/>
              <w:caps w:val="0"/>
              <w:smallCaps w:val="0"/>
              <w:noProof w:val="0"/>
              <w:color w:val="333333"/>
              <w:sz w:val="19"/>
              <w:szCs w:val="19"/>
              <w:lang w:val="en-US"/>
            </w:rPr>
          </w:rPrChange>
        </w:rPr>
        <w:t>Convention</w:t>
      </w:r>
      <w:r w:rsidRPr="2E29F1FB" w:rsidR="14042B08">
        <w:rPr>
          <w:rFonts w:ascii="Open Sans" w:hAnsi="Open Sans" w:eastAsia="Open Sans" w:cs="Open Sans"/>
          <w:b w:val="0"/>
          <w:bCs w:val="0"/>
          <w:i w:val="1"/>
          <w:iCs w:val="1"/>
          <w:caps w:val="0"/>
          <w:smallCaps w:val="0"/>
          <w:noProof w:val="0"/>
          <w:color w:val="auto"/>
          <w:sz w:val="19"/>
          <w:szCs w:val="19"/>
          <w:lang w:val="en-US"/>
          <w:rPrChange w:author="Parello, Christina" w:date="2025-03-31T15:23:45.933Z" w:id="147852958">
            <w:rPr>
              <w:rFonts w:ascii="Open Sans" w:hAnsi="Open Sans" w:eastAsia="Open Sans" w:cs="Open Sans"/>
              <w:b w:val="0"/>
              <w:bCs w:val="0"/>
              <w:i w:val="0"/>
              <w:iCs w:val="0"/>
              <w:caps w:val="0"/>
              <w:smallCaps w:val="0"/>
              <w:noProof w:val="0"/>
              <w:color w:val="333333"/>
              <w:sz w:val="19"/>
              <w:szCs w:val="19"/>
              <w:lang w:val="en-US"/>
            </w:rPr>
          </w:rPrChange>
        </w:rPr>
        <w:t xml:space="preserve"> to the extent of incompatibility.</w:t>
      </w:r>
      <w:r w:rsidRPr="2E29F1FB" w:rsidR="14042B08">
        <w:rPr>
          <w:rFonts w:ascii="Calibri" w:hAnsi="Calibri" w:eastAsia="Calibri" w:cs="Calibri"/>
          <w:i w:val="1"/>
          <w:iCs w:val="1"/>
          <w:noProof w:val="0"/>
          <w:color w:val="auto"/>
          <w:sz w:val="22"/>
          <w:szCs w:val="22"/>
          <w:lang w:val="en-US"/>
        </w:rPr>
        <w:t xml:space="preserve"> </w:t>
      </w:r>
      <w:r w:rsidRPr="2E29F1FB" w:rsidR="3AE7846B">
        <w:rPr>
          <w:rFonts w:ascii="Calibri" w:hAnsi="Calibri" w:eastAsia="Calibri" w:cs="Calibri"/>
          <w:i w:val="1"/>
          <w:iCs w:val="1"/>
          <w:noProof w:val="0"/>
          <w:color w:val="000000" w:themeColor="text1" w:themeTint="FF" w:themeShade="FF"/>
          <w:sz w:val="22"/>
          <w:szCs w:val="22"/>
          <w:lang w:val="en-US"/>
        </w:rPr>
        <w:t>France</w:t>
      </w:r>
      <w:r w:rsidRPr="2E29F1FB" w:rsidR="3AE7846B">
        <w:rPr>
          <w:rFonts w:ascii="Calibri" w:hAnsi="Calibri" w:eastAsia="Calibri" w:cs="Calibri"/>
          <w:i w:val="1"/>
          <w:iCs w:val="1"/>
          <w:noProof w:val="0"/>
          <w:color w:val="000000" w:themeColor="text1" w:themeTint="FF" w:themeShade="FF"/>
          <w:sz w:val="22"/>
          <w:szCs w:val="22"/>
          <w:lang w:val="en-US"/>
        </w:rPr>
        <w:t xml:space="preserve"> notified Article </w:t>
      </w:r>
      <w:r w:rsidRPr="2E29F1FB" w:rsidR="3AE7846B">
        <w:rPr>
          <w:rFonts w:ascii="Calibri" w:hAnsi="Calibri" w:eastAsia="Calibri" w:cs="Calibri"/>
          <w:i w:val="1"/>
          <w:iCs w:val="1"/>
          <w:noProof w:val="0"/>
          <w:color w:val="000000" w:themeColor="text1" w:themeTint="FF" w:themeShade="FF"/>
          <w:sz w:val="22"/>
          <w:szCs w:val="22"/>
          <w:lang w:val="en-US"/>
        </w:rPr>
        <w:t>13(1)(b) first sentence</w:t>
      </w:r>
      <w:r w:rsidRPr="2E29F1FB" w:rsidR="3AE7846B">
        <w:rPr>
          <w:rFonts w:ascii="Calibri" w:hAnsi="Calibri" w:eastAsia="Calibri" w:cs="Calibri"/>
          <w:i w:val="1"/>
          <w:iCs w:val="1"/>
          <w:noProof w:val="0"/>
          <w:color w:val="000000" w:themeColor="text1" w:themeTint="FF" w:themeShade="FF"/>
          <w:sz w:val="22"/>
          <w:szCs w:val="22"/>
          <w:lang w:val="en-US"/>
        </w:rPr>
        <w:t xml:space="preserve"> and </w:t>
      </w:r>
      <w:r w:rsidRPr="2E29F1FB" w:rsidR="3AE7846B">
        <w:rPr>
          <w:rFonts w:ascii="Calibri" w:hAnsi="Calibri" w:eastAsia="Calibri" w:cs="Calibri"/>
          <w:i w:val="1"/>
          <w:iCs w:val="1"/>
          <w:noProof w:val="0"/>
          <w:color w:val="000000" w:themeColor="text1" w:themeTint="FF" w:themeShade="FF"/>
          <w:sz w:val="22"/>
          <w:szCs w:val="22"/>
          <w:lang w:val="en-US"/>
        </w:rPr>
        <w:t>Kenya</w:t>
      </w:r>
      <w:r w:rsidRPr="2E29F1FB" w:rsidR="3AE7846B">
        <w:rPr>
          <w:rFonts w:ascii="Calibri" w:hAnsi="Calibri" w:eastAsia="Calibri" w:cs="Calibri"/>
          <w:i w:val="1"/>
          <w:iCs w:val="1"/>
          <w:noProof w:val="0"/>
          <w:color w:val="000000" w:themeColor="text1" w:themeTint="FF" w:themeShade="FF"/>
          <w:sz w:val="22"/>
          <w:szCs w:val="22"/>
          <w:lang w:val="en-US"/>
        </w:rPr>
        <w:t xml:space="preserve"> notified Article </w:t>
      </w:r>
      <w:r w:rsidRPr="2E29F1FB" w:rsidR="3AE7846B">
        <w:rPr>
          <w:rFonts w:ascii="Calibri" w:hAnsi="Calibri" w:eastAsia="Calibri" w:cs="Calibri"/>
          <w:i w:val="1"/>
          <w:iCs w:val="1"/>
          <w:noProof w:val="0"/>
          <w:color w:val="000000" w:themeColor="text1" w:themeTint="FF" w:themeShade="FF"/>
          <w:sz w:val="22"/>
          <w:szCs w:val="22"/>
          <w:lang w:val="en-US"/>
        </w:rPr>
        <w:t>13(1)(b)</w:t>
      </w:r>
      <w:r w:rsidRPr="2E29F1FB" w:rsidR="2C1DBAF5">
        <w:rPr>
          <w:rFonts w:ascii="Calibri" w:hAnsi="Calibri" w:eastAsia="Calibri" w:cs="Calibri"/>
          <w:i w:val="1"/>
          <w:iCs w:val="1"/>
          <w:noProof w:val="0"/>
          <w:color w:val="000000" w:themeColor="text1" w:themeTint="FF" w:themeShade="FF"/>
          <w:sz w:val="22"/>
          <w:szCs w:val="22"/>
          <w:lang w:val="en-US"/>
        </w:rPr>
        <w:t xml:space="preserve"> of this Convention</w:t>
      </w:r>
      <w:r w:rsidRPr="2E29F1FB" w:rsidR="3AE7846B">
        <w:rPr>
          <w:rFonts w:ascii="Calibri" w:hAnsi="Calibri" w:eastAsia="Calibri" w:cs="Calibri"/>
          <w:i w:val="1"/>
          <w:iCs w:val="1"/>
          <w:noProof w:val="0"/>
          <w:color w:val="000000" w:themeColor="text1" w:themeTint="FF" w:themeShade="FF"/>
          <w:sz w:val="22"/>
          <w:szCs w:val="22"/>
          <w:lang w:val="en-US"/>
        </w:rPr>
        <w:t>. The following discussion assumes the</w:t>
      </w:r>
      <w:r w:rsidRPr="2E29F1FB" w:rsidR="7544D240">
        <w:rPr>
          <w:rFonts w:ascii="Calibri" w:hAnsi="Calibri" w:eastAsia="Calibri" w:cs="Calibri"/>
          <w:i w:val="1"/>
          <w:iCs w:val="1"/>
          <w:noProof w:val="0"/>
          <w:color w:val="000000" w:themeColor="text1" w:themeTint="FF" w:themeShade="FF"/>
          <w:sz w:val="22"/>
          <w:szCs w:val="22"/>
          <w:lang w:val="en-US"/>
        </w:rPr>
        <w:t xml:space="preserve"> parties notified the same provision to the extent </w:t>
      </w:r>
      <w:r w:rsidRPr="2E29F1FB" w:rsidR="7544D240">
        <w:rPr>
          <w:rFonts w:ascii="Calibri" w:hAnsi="Calibri" w:eastAsia="Calibri" w:cs="Calibri"/>
          <w:i w:val="1"/>
          <w:iCs w:val="1"/>
          <w:noProof w:val="0"/>
          <w:color w:val="000000" w:themeColor="text1" w:themeTint="FF" w:themeShade="FF"/>
          <w:sz w:val="22"/>
          <w:szCs w:val="22"/>
          <w:lang w:val="en-US"/>
        </w:rPr>
        <w:t xml:space="preserve">of the match, and the </w:t>
      </w:r>
      <w:r w:rsidRPr="2E29F1FB" w:rsidR="7544D240">
        <w:rPr>
          <w:rFonts w:ascii="Calibri" w:hAnsi="Calibri" w:eastAsia="Calibri" w:cs="Calibri"/>
          <w:i w:val="1"/>
          <w:iCs w:val="1"/>
          <w:noProof w:val="0"/>
          <w:color w:val="000000" w:themeColor="text1" w:themeTint="FF" w:themeShade="FF"/>
          <w:sz w:val="22"/>
          <w:szCs w:val="22"/>
          <w:lang w:val="en-US"/>
        </w:rPr>
        <w:t>remainder</w:t>
      </w:r>
      <w:r w:rsidRPr="2E29F1FB" w:rsidR="7544D240">
        <w:rPr>
          <w:rFonts w:ascii="Calibri" w:hAnsi="Calibri" w:eastAsia="Calibri" w:cs="Calibri"/>
          <w:i w:val="1"/>
          <w:iCs w:val="1"/>
          <w:noProof w:val="0"/>
          <w:color w:val="000000" w:themeColor="text1" w:themeTint="FF" w:themeShade="FF"/>
          <w:sz w:val="22"/>
          <w:szCs w:val="22"/>
          <w:lang w:val="en-US"/>
        </w:rPr>
        <w:t xml:space="preserve"> of </w:t>
      </w:r>
      <w:r w:rsidRPr="2E29F1FB" w:rsidR="2E42ADD8">
        <w:rPr>
          <w:rFonts w:ascii="Calibri" w:hAnsi="Calibri" w:eastAsia="Calibri" w:cs="Calibri"/>
          <w:i w:val="1"/>
          <w:iCs w:val="1"/>
          <w:noProof w:val="0"/>
          <w:color w:val="000000" w:themeColor="text1" w:themeTint="FF" w:themeShade="FF"/>
          <w:sz w:val="22"/>
          <w:szCs w:val="22"/>
          <w:lang w:val="en-US"/>
        </w:rPr>
        <w:t>Convention</w:t>
      </w:r>
      <w:r w:rsidRPr="2E29F1FB" w:rsidR="7544D240">
        <w:rPr>
          <w:rFonts w:ascii="Calibri" w:hAnsi="Calibri" w:eastAsia="Calibri" w:cs="Calibri"/>
          <w:i w:val="1"/>
          <w:iCs w:val="1"/>
          <w:noProof w:val="0"/>
          <w:color w:val="000000" w:themeColor="text1" w:themeTint="FF" w:themeShade="FF"/>
          <w:sz w:val="22"/>
          <w:szCs w:val="22"/>
          <w:lang w:val="en-US"/>
        </w:rPr>
        <w:t xml:space="preserve"> Art. 13(1)(b) </w:t>
      </w:r>
      <w:r w:rsidRPr="2E29F1FB" w:rsidR="70EFEC1F">
        <w:rPr>
          <w:rFonts w:ascii="Calibri" w:hAnsi="Calibri" w:eastAsia="Calibri" w:cs="Calibri"/>
          <w:i w:val="1"/>
          <w:iCs w:val="1"/>
          <w:noProof w:val="0"/>
          <w:color w:val="000000" w:themeColor="text1" w:themeTint="FF" w:themeShade="FF"/>
          <w:sz w:val="22"/>
          <w:szCs w:val="22"/>
          <w:lang w:val="en-US"/>
        </w:rPr>
        <w:t>is not substantively relevant to MLI Art. 9</w:t>
      </w:r>
      <w:r w:rsidRPr="2E29F1FB" w:rsidR="70EFEC1F">
        <w:rPr>
          <w:rFonts w:ascii="Calibri" w:hAnsi="Calibri" w:eastAsia="Calibri" w:cs="Calibri"/>
          <w:i w:val="1"/>
          <w:iCs w:val="1"/>
          <w:noProof w:val="0"/>
          <w:color w:val="000000" w:themeColor="text1" w:themeTint="FF" w:themeShade="FF"/>
          <w:sz w:val="22"/>
          <w:szCs w:val="22"/>
          <w:lang w:val="en-US"/>
        </w:rPr>
        <w:t>.</w:t>
      </w:r>
      <w:r w:rsidRPr="2E29F1FB" w:rsidR="3370EB23">
        <w:rPr>
          <w:rFonts w:ascii="Calibri" w:hAnsi="Calibri" w:eastAsia="Calibri" w:cs="Calibri"/>
          <w:i w:val="1"/>
          <w:iCs w:val="1"/>
          <w:noProof w:val="0"/>
          <w:color w:val="000000" w:themeColor="text1" w:themeTint="FF" w:themeShade="FF"/>
          <w:sz w:val="22"/>
          <w:szCs w:val="22"/>
          <w:lang w:val="en-US"/>
        </w:rPr>
        <w:t xml:space="preserve"> </w:t>
      </w:r>
      <w:r w:rsidRPr="2E29F1FB" w:rsidR="70EFEC1F">
        <w:rPr>
          <w:rFonts w:ascii="Calibri" w:hAnsi="Calibri" w:eastAsia="Calibri" w:cs="Calibri"/>
          <w:i w:val="1"/>
          <w:iCs w:val="1"/>
          <w:noProof w:val="0"/>
          <w:color w:val="000000" w:themeColor="text1" w:themeTint="FF" w:themeShade="FF"/>
          <w:sz w:val="22"/>
          <w:szCs w:val="22"/>
          <w:lang w:val="en-US"/>
        </w:rPr>
        <w:t xml:space="preserve"> </w:t>
      </w:r>
      <w:r w:rsidRPr="2E29F1FB" w:rsidR="3AE7846B">
        <w:rPr>
          <w:rFonts w:ascii="Calibri" w:hAnsi="Calibri" w:eastAsia="Calibri" w:cs="Calibri"/>
          <w:i w:val="1"/>
          <w:iCs w:val="1"/>
          <w:noProof w:val="0"/>
          <w:color w:val="000000" w:themeColor="text1" w:themeTint="FF" w:themeShade="FF"/>
          <w:sz w:val="22"/>
          <w:szCs w:val="22"/>
          <w:lang w:val="en-US"/>
        </w:rPr>
        <w:t xml:space="preserve">If it is </w:t>
      </w:r>
      <w:r w:rsidRPr="2E29F1FB" w:rsidR="3AE7846B">
        <w:rPr>
          <w:rFonts w:ascii="Calibri" w:hAnsi="Calibri" w:eastAsia="Calibri" w:cs="Calibri"/>
          <w:i w:val="1"/>
          <w:iCs w:val="1"/>
          <w:noProof w:val="0"/>
          <w:color w:val="000000" w:themeColor="text1" w:themeTint="FF" w:themeShade="FF"/>
          <w:sz w:val="22"/>
          <w:szCs w:val="22"/>
          <w:lang w:val="en-US"/>
        </w:rPr>
        <w:t>determined</w:t>
      </w:r>
      <w:r w:rsidRPr="2E29F1FB" w:rsidR="3AE7846B">
        <w:rPr>
          <w:rFonts w:ascii="Calibri" w:hAnsi="Calibri" w:eastAsia="Calibri" w:cs="Calibri"/>
          <w:i w:val="1"/>
          <w:iCs w:val="1"/>
          <w:noProof w:val="0"/>
          <w:color w:val="000000" w:themeColor="text1" w:themeTint="FF" w:themeShade="FF"/>
          <w:sz w:val="22"/>
          <w:szCs w:val="22"/>
          <w:lang w:val="en-US"/>
        </w:rPr>
        <w:t xml:space="preserve"> there is </w:t>
      </w:r>
      <w:r w:rsidRPr="2E29F1FB" w:rsidR="1F1D4188">
        <w:rPr>
          <w:rFonts w:ascii="Calibri" w:hAnsi="Calibri" w:eastAsia="Calibri" w:cs="Calibri"/>
          <w:i w:val="1"/>
          <w:iCs w:val="1"/>
          <w:noProof w:val="0"/>
          <w:color w:val="000000" w:themeColor="text1" w:themeTint="FF" w:themeShade="FF"/>
          <w:sz w:val="22"/>
          <w:szCs w:val="22"/>
          <w:lang w:val="en-US"/>
        </w:rPr>
        <w:t>a</w:t>
      </w:r>
      <w:r w:rsidRPr="2E29F1FB" w:rsidR="2F7023E9">
        <w:rPr>
          <w:rFonts w:ascii="Calibri" w:hAnsi="Calibri" w:eastAsia="Calibri" w:cs="Calibri"/>
          <w:i w:val="1"/>
          <w:iCs w:val="1"/>
          <w:noProof w:val="0"/>
          <w:color w:val="000000" w:themeColor="text1" w:themeTint="FF" w:themeShade="FF"/>
          <w:sz w:val="22"/>
          <w:szCs w:val="22"/>
          <w:lang w:val="en-US"/>
        </w:rPr>
        <w:t xml:space="preserve"> </w:t>
      </w:r>
      <w:r w:rsidRPr="2E29F1FB" w:rsidR="3AE7846B">
        <w:rPr>
          <w:rFonts w:ascii="Calibri" w:hAnsi="Calibri" w:eastAsia="Calibri" w:cs="Calibri"/>
          <w:i w:val="1"/>
          <w:iCs w:val="1"/>
          <w:noProof w:val="0"/>
          <w:color w:val="000000" w:themeColor="text1" w:themeTint="FF" w:themeShade="FF"/>
          <w:sz w:val="22"/>
          <w:szCs w:val="22"/>
          <w:lang w:val="en-US"/>
        </w:rPr>
        <w:t xml:space="preserve">mismatch, MLI Art. 9(4) </w:t>
      </w:r>
      <w:r w:rsidRPr="2E29F1FB" w:rsidR="3909755B">
        <w:rPr>
          <w:rFonts w:ascii="Calibri" w:hAnsi="Calibri" w:eastAsia="Calibri" w:cs="Calibri"/>
          <w:i w:val="1"/>
          <w:iCs w:val="1"/>
          <w:noProof w:val="0"/>
          <w:color w:val="000000" w:themeColor="text1" w:themeTint="FF" w:themeShade="FF"/>
          <w:sz w:val="22"/>
          <w:szCs w:val="22"/>
          <w:lang w:val="en-US"/>
        </w:rPr>
        <w:t xml:space="preserve">would </w:t>
      </w:r>
      <w:r w:rsidRPr="2E29F1FB" w:rsidR="3909755B">
        <w:rPr>
          <w:rFonts w:ascii="Calibri" w:hAnsi="Calibri" w:eastAsia="Calibri" w:cs="Calibri"/>
          <w:i w:val="1"/>
          <w:iCs w:val="1"/>
          <w:noProof w:val="0"/>
          <w:color w:val="000000" w:themeColor="text1" w:themeTint="FF" w:themeShade="FF"/>
          <w:sz w:val="22"/>
          <w:szCs w:val="22"/>
          <w:lang w:val="en-US"/>
        </w:rPr>
        <w:t>appl</w:t>
      </w:r>
      <w:r w:rsidRPr="2E29F1FB" w:rsidR="3909755B">
        <w:rPr>
          <w:rFonts w:ascii="Calibri" w:hAnsi="Calibri" w:eastAsia="Calibri" w:cs="Calibri"/>
          <w:i w:val="1"/>
          <w:iCs w:val="1"/>
          <w:noProof w:val="0"/>
          <w:color w:val="000000" w:themeColor="text1" w:themeTint="FF" w:themeShade="FF"/>
          <w:sz w:val="22"/>
          <w:szCs w:val="22"/>
          <w:lang w:val="en-US"/>
        </w:rPr>
        <w:t>y</w:t>
      </w:r>
      <w:r w:rsidRPr="2E29F1FB" w:rsidR="3909755B">
        <w:rPr>
          <w:rFonts w:ascii="Calibri" w:hAnsi="Calibri" w:eastAsia="Calibri" w:cs="Calibri"/>
          <w:i w:val="1"/>
          <w:iCs w:val="1"/>
          <w:noProof w:val="0"/>
          <w:color w:val="000000" w:themeColor="text1" w:themeTint="FF" w:themeShade="FF"/>
          <w:sz w:val="22"/>
          <w:szCs w:val="22"/>
          <w:lang w:val="en-US"/>
        </w:rPr>
        <w:t xml:space="preserve"> and </w:t>
      </w:r>
      <w:r w:rsidRPr="2E29F1FB" w:rsidR="444124D9">
        <w:rPr>
          <w:rFonts w:ascii="Calibri" w:hAnsi="Calibri" w:eastAsia="Calibri" w:cs="Calibri"/>
          <w:i w:val="1"/>
          <w:iCs w:val="1"/>
          <w:noProof w:val="0"/>
          <w:color w:val="000000" w:themeColor="text1" w:themeTint="FF" w:themeShade="FF"/>
          <w:sz w:val="22"/>
          <w:szCs w:val="22"/>
          <w:lang w:val="en-US"/>
        </w:rPr>
        <w:t>supersede</w:t>
      </w:r>
      <w:r w:rsidRPr="2E29F1FB" w:rsidR="3FEEF7EA">
        <w:rPr>
          <w:rFonts w:ascii="Calibri" w:hAnsi="Calibri" w:eastAsia="Calibri" w:cs="Calibri"/>
          <w:i w:val="1"/>
          <w:iCs w:val="1"/>
          <w:noProof w:val="0"/>
          <w:color w:val="000000" w:themeColor="text1" w:themeTint="FF" w:themeShade="FF"/>
          <w:sz w:val="22"/>
          <w:szCs w:val="22"/>
          <w:lang w:val="en-US"/>
        </w:rPr>
        <w:t xml:space="preserve"> this </w:t>
      </w:r>
      <w:r w:rsidRPr="2E29F1FB" w:rsidR="3FEEF7EA">
        <w:rPr>
          <w:rFonts w:ascii="Calibri" w:hAnsi="Calibri" w:eastAsia="Calibri" w:cs="Calibri"/>
          <w:i w:val="1"/>
          <w:iCs w:val="1"/>
          <w:noProof w:val="0"/>
          <w:color w:val="000000" w:themeColor="text1" w:themeTint="FF" w:themeShade="FF"/>
          <w:sz w:val="22"/>
          <w:szCs w:val="22"/>
          <w:lang w:val="en-US"/>
        </w:rPr>
        <w:t>Convention</w:t>
      </w:r>
      <w:r w:rsidRPr="2E29F1FB" w:rsidR="46A36566">
        <w:rPr>
          <w:rFonts w:ascii="Calibri" w:hAnsi="Calibri" w:eastAsia="Calibri" w:cs="Calibri"/>
          <w:i w:val="1"/>
          <w:iCs w:val="1"/>
          <w:noProof w:val="0"/>
          <w:color w:val="000000" w:themeColor="text1" w:themeTint="FF" w:themeShade="FF"/>
          <w:sz w:val="22"/>
          <w:szCs w:val="22"/>
          <w:lang w:val="en-US"/>
        </w:rPr>
        <w:t xml:space="preserve"> to the extent of </w:t>
      </w:r>
      <w:r w:rsidRPr="2E29F1FB" w:rsidR="46A36566">
        <w:rPr>
          <w:rFonts w:ascii="Calibri" w:hAnsi="Calibri" w:eastAsia="Calibri" w:cs="Calibri"/>
          <w:i w:val="1"/>
          <w:iCs w:val="1"/>
          <w:noProof w:val="0"/>
          <w:color w:val="000000" w:themeColor="text1" w:themeTint="FF" w:themeShade="FF"/>
          <w:sz w:val="22"/>
          <w:szCs w:val="22"/>
          <w:lang w:val="en-US"/>
        </w:rPr>
        <w:t>incompatibility</w:t>
      </w:r>
      <w:r w:rsidRPr="2E29F1FB" w:rsidR="337A1156">
        <w:rPr>
          <w:rFonts w:ascii="Calibri" w:hAnsi="Calibri" w:eastAsia="Calibri" w:cs="Calibri"/>
          <w:i w:val="1"/>
          <w:iCs w:val="1"/>
          <w:noProof w:val="0"/>
          <w:color w:val="000000" w:themeColor="text1" w:themeTint="FF" w:themeShade="FF"/>
          <w:sz w:val="22"/>
          <w:szCs w:val="22"/>
          <w:lang w:val="en-US"/>
        </w:rPr>
        <w:t>.</w:t>
      </w:r>
      <w:r w:rsidRPr="2E29F1FB" w:rsidR="3AE7846B">
        <w:rPr>
          <w:rFonts w:ascii="Calibri" w:hAnsi="Calibri" w:eastAsia="Calibri" w:cs="Calibri"/>
          <w:i w:val="1"/>
          <w:iCs w:val="1"/>
          <w:noProof w:val="0"/>
          <w:color w:val="000000" w:themeColor="text1" w:themeTint="FF" w:themeShade="FF"/>
          <w:sz w:val="22"/>
          <w:szCs w:val="22"/>
          <w:lang w:val="en-US"/>
        </w:rPr>
        <w:t>]</w:t>
      </w:r>
    </w:p>
    <w:p w:rsidRPr="006D1B9D" w:rsidR="00560831" w:rsidP="42EE7531" w:rsidRDefault="00560831" w14:paraId="77EC20E4" w14:textId="54C2CD1A">
      <w:pPr>
        <w:rPr>
          <w:ins w:author="Parello, Christina" w:date="2025-03-31T15:23:20.972Z" w16du:dateUtc="2025-03-31T15:23:20.972Z" w:id="698763627"/>
          <w:rFonts w:ascii="Calibri" w:hAnsi="Calibri" w:cs="Calibri"/>
          <w:b w:val="1"/>
          <w:bCs w:val="1"/>
          <w:sz w:val="22"/>
          <w:szCs w:val="22"/>
        </w:rPr>
      </w:pPr>
      <w:r w:rsidRPr="42EE7531" w:rsidR="00617CDE">
        <w:rPr>
          <w:rFonts w:ascii="Calibri" w:hAnsi="Calibri" w:cs="Calibri"/>
          <w:sz w:val="22"/>
          <w:szCs w:val="22"/>
        </w:rPr>
        <w:t xml:space="preserve">According to MLI Art. 9(8), the optional provision of MLI Art. 9(4) that allows gains derived by a resident of one jurisdiction from the alienation of shares or comparable interests deriving more than 50% of their value from immovable property in the other jurisdiction at any time during a </w:t>
      </w:r>
      <w:r w:rsidRPr="42EE7531" w:rsidR="00617CDE">
        <w:rPr>
          <w:rFonts w:ascii="Calibri" w:hAnsi="Calibri" w:cs="Calibri"/>
          <w:sz w:val="22"/>
          <w:szCs w:val="22"/>
        </w:rPr>
        <w:t>365 day</w:t>
      </w:r>
      <w:r w:rsidRPr="42EE7531" w:rsidR="00617CDE">
        <w:rPr>
          <w:rFonts w:ascii="Calibri" w:hAnsi="Calibri" w:cs="Calibri"/>
          <w:sz w:val="22"/>
          <w:szCs w:val="22"/>
        </w:rPr>
        <w:t xml:space="preserve"> period preceding the alienation to be taxed in the other jurisdiction, applies and </w:t>
      </w:r>
      <w:r w:rsidRPr="42EE7531" w:rsidR="77E2D7AF">
        <w:rPr>
          <w:rFonts w:ascii="Calibri" w:hAnsi="Calibri" w:cs="Calibri"/>
          <w:sz w:val="22"/>
          <w:szCs w:val="22"/>
        </w:rPr>
        <w:t>replac</w:t>
      </w:r>
      <w:r w:rsidRPr="42EE7531" w:rsidR="77E2D7AF">
        <w:rPr>
          <w:rFonts w:ascii="Calibri" w:hAnsi="Calibri" w:cs="Calibri"/>
          <w:sz w:val="22"/>
          <w:szCs w:val="22"/>
        </w:rPr>
        <w:t xml:space="preserve">es the first sentence of Art. 13(1)(b) of this </w:t>
      </w:r>
      <w:r w:rsidRPr="42EE7531" w:rsidR="77E2D7AF">
        <w:rPr>
          <w:rFonts w:ascii="Calibri" w:hAnsi="Calibri" w:cs="Calibri"/>
          <w:sz w:val="22"/>
          <w:szCs w:val="22"/>
        </w:rPr>
        <w:t>Convention.</w:t>
      </w:r>
      <w:proofErr w:type="spellStart"/>
      <w:proofErr w:type="spellEnd"/>
    </w:p>
    <w:p w:rsidRPr="006D1B9D" w:rsidR="00560831" w:rsidP="42EE7531" w:rsidRDefault="00560831" w14:paraId="3F27C1C8" w14:textId="2E69693E">
      <w:pPr>
        <w:rPr>
          <w:rFonts w:ascii="Calibri" w:hAnsi="Calibri" w:cs="Calibri"/>
          <w:b w:val="1"/>
          <w:bCs w:val="1"/>
          <w:sz w:val="22"/>
          <w:szCs w:val="22"/>
        </w:rPr>
      </w:pPr>
      <w:r w:rsidRPr="42EE7531" w:rsidR="00560831">
        <w:rPr>
          <w:rFonts w:ascii="Calibri" w:hAnsi="Calibri" w:cs="Calibri"/>
          <w:b w:val="1"/>
          <w:bCs w:val="1"/>
          <w:sz w:val="22"/>
          <w:szCs w:val="22"/>
        </w:rPr>
        <w:t>Artificial</w:t>
      </w:r>
      <w:r w:rsidRPr="42EE7531" w:rsidR="00560831">
        <w:rPr>
          <w:rFonts w:ascii="Calibri" w:hAnsi="Calibri" w:cs="Calibri"/>
          <w:b w:val="1"/>
          <w:bCs w:val="1"/>
          <w:sz w:val="22"/>
          <w:szCs w:val="22"/>
        </w:rPr>
        <w:t xml:space="preserve"> Avoidance of Permanent Establishment Status through </w:t>
      </w:r>
      <w:r w:rsidRPr="42EE7531" w:rsidR="00560831">
        <w:rPr>
          <w:rFonts w:ascii="Calibri" w:hAnsi="Calibri" w:cs="Calibri"/>
          <w:b w:val="1"/>
          <w:bCs w:val="1"/>
          <w:sz w:val="22"/>
          <w:szCs w:val="22"/>
        </w:rPr>
        <w:t>Commissionnaire</w:t>
      </w:r>
      <w:r w:rsidRPr="42EE7531" w:rsidR="00560831">
        <w:rPr>
          <w:rFonts w:ascii="Calibri" w:hAnsi="Calibri" w:cs="Calibri"/>
          <w:b w:val="1"/>
          <w:bCs w:val="1"/>
          <w:sz w:val="22"/>
          <w:szCs w:val="22"/>
        </w:rPr>
        <w:t xml:space="preserve"> Arrangements and Similar Strategies (MLI Article 12)</w:t>
      </w:r>
    </w:p>
    <w:p w:rsidRPr="006D1B9D" w:rsidR="00980BB9" w:rsidP="00980BB9" w:rsidRDefault="00980BB9" w14:paraId="52D06B8B" w14:textId="41D1B044">
      <w:pPr>
        <w:rPr>
          <w:rFonts w:ascii="Calibri" w:hAnsi="Calibri" w:cs="Calibri"/>
          <w:b/>
          <w:sz w:val="22"/>
          <w:szCs w:val="22"/>
        </w:rPr>
      </w:pPr>
      <w:r w:rsidRPr="006D1B9D">
        <w:rPr>
          <w:rFonts w:ascii="Calibri" w:hAnsi="Calibri" w:cs="Calibri"/>
          <w:sz w:val="22"/>
          <w:szCs w:val="22"/>
        </w:rPr>
        <w:t xml:space="preserve">According to MLI Art. 12(3), the provision of MLI Art. 12(1), </w:t>
      </w:r>
      <w:bookmarkStart w:name="_Hlk45791300" w:id="0"/>
      <w:r w:rsidRPr="006D1B9D">
        <w:rPr>
          <w:rFonts w:ascii="Calibri" w:hAnsi="Calibri" w:cs="Calibri"/>
          <w:sz w:val="22"/>
          <w:szCs w:val="22"/>
        </w:rPr>
        <w:t>which expands the circumstances under which a dependent agent creates a permanent establishment, to include situations where a person, acting on behalf of an enterprise, habitually concludes contracts, or habitually plays the principal role leading to the conclusion of contacts without material modifications by the enterprise</w:t>
      </w:r>
      <w:bookmarkEnd w:id="0"/>
      <w:r w:rsidRPr="006D1B9D">
        <w:rPr>
          <w:rFonts w:ascii="Calibri" w:hAnsi="Calibri" w:cs="Calibri"/>
          <w:sz w:val="22"/>
          <w:szCs w:val="22"/>
        </w:rPr>
        <w:t>, replaces Art. 5(</w:t>
      </w:r>
      <w:r w:rsidRPr="006D1B9D" w:rsidR="00534F5B">
        <w:rPr>
          <w:rFonts w:ascii="Calibri" w:hAnsi="Calibri" w:cs="Calibri"/>
          <w:sz w:val="22"/>
          <w:szCs w:val="22"/>
        </w:rPr>
        <w:t>5)</w:t>
      </w:r>
      <w:r w:rsidRPr="006D1B9D">
        <w:rPr>
          <w:rFonts w:ascii="Calibri" w:hAnsi="Calibri" w:cs="Calibri"/>
          <w:sz w:val="22"/>
          <w:szCs w:val="22"/>
        </w:rPr>
        <w:t xml:space="preserve"> of this Convention.</w:t>
      </w:r>
    </w:p>
    <w:p w:rsidRPr="006D1B9D" w:rsidR="00980BB9" w:rsidP="00980BB9" w:rsidRDefault="00980BB9" w14:paraId="20BAA70A" w14:textId="29E5DFCD">
      <w:pPr>
        <w:rPr>
          <w:rFonts w:ascii="Calibri" w:hAnsi="Calibri" w:cs="Calibri"/>
          <w:sz w:val="22"/>
          <w:szCs w:val="22"/>
        </w:rPr>
      </w:pPr>
      <w:r w:rsidRPr="006D1B9D">
        <w:rPr>
          <w:rFonts w:ascii="Calibri" w:hAnsi="Calibri" w:cs="Calibri"/>
          <w:sz w:val="22"/>
          <w:szCs w:val="22"/>
        </w:rPr>
        <w:t>In addition, the provision of MLI Art. 12(2), which restricts the definition of independent agent to exclude a person acting exclusively or almost exclusively on behalf of one or more enterprises to which it is closely related, replaces Art. 5(</w:t>
      </w:r>
      <w:r w:rsidRPr="006D1B9D" w:rsidR="00534F5B">
        <w:rPr>
          <w:rFonts w:ascii="Calibri" w:hAnsi="Calibri" w:cs="Calibri"/>
          <w:sz w:val="22"/>
          <w:szCs w:val="22"/>
        </w:rPr>
        <w:t>7</w:t>
      </w:r>
      <w:r w:rsidRPr="006D1B9D">
        <w:rPr>
          <w:rFonts w:ascii="Calibri" w:hAnsi="Calibri" w:cs="Calibri"/>
          <w:sz w:val="22"/>
          <w:szCs w:val="22"/>
        </w:rPr>
        <w:t xml:space="preserve">) of this Convention. </w:t>
      </w:r>
    </w:p>
    <w:p w:rsidRPr="006D1B9D" w:rsidR="00DB6FA3" w:rsidP="00DB6FA3" w:rsidRDefault="00DB6FA3" w14:paraId="1F648F8F" w14:textId="77777777">
      <w:pPr>
        <w:rPr>
          <w:rFonts w:ascii="Calibri" w:hAnsi="Calibri" w:cs="Calibri"/>
          <w:sz w:val="22"/>
          <w:szCs w:val="22"/>
        </w:rPr>
      </w:pPr>
      <w:r w:rsidRPr="006D1B9D">
        <w:rPr>
          <w:rFonts w:ascii="Calibri" w:hAnsi="Calibri" w:cs="Calibri"/>
          <w:b/>
          <w:sz w:val="22"/>
          <w:szCs w:val="22"/>
        </w:rPr>
        <w:t>Artificial Avoidance of Permanent Establishment Status through the Specific Activity Exemptions (MLI Article 13)</w:t>
      </w:r>
    </w:p>
    <w:p w:rsidRPr="006D1B9D" w:rsidR="006A2925" w:rsidP="006A2925" w:rsidRDefault="006A2925" w14:paraId="5371CE6A" w14:textId="3F991376">
      <w:pPr>
        <w:rPr>
          <w:rFonts w:ascii="Calibri" w:hAnsi="Calibri" w:cs="Calibri"/>
          <w:sz w:val="22"/>
          <w:szCs w:val="22"/>
        </w:rPr>
      </w:pPr>
      <w:r w:rsidRPr="006D1B9D">
        <w:rPr>
          <w:rFonts w:ascii="Calibri" w:hAnsi="Calibri" w:cs="Calibri"/>
          <w:sz w:val="22"/>
          <w:szCs w:val="22"/>
        </w:rPr>
        <w:t>According to MLI Art. 13(5)(b), the anti-fragmentation rule of MLI Art. (13)(4) applies, changing the application of Art. 5(</w:t>
      </w:r>
      <w:r w:rsidRPr="006D1B9D" w:rsidR="007A7D2D">
        <w:rPr>
          <w:rFonts w:ascii="Calibri" w:hAnsi="Calibri" w:cs="Calibri"/>
          <w:sz w:val="22"/>
          <w:szCs w:val="22"/>
        </w:rPr>
        <w:t>4</w:t>
      </w:r>
      <w:r w:rsidRPr="006D1B9D">
        <w:rPr>
          <w:rFonts w:ascii="Calibri" w:hAnsi="Calibri" w:cs="Calibri"/>
          <w:sz w:val="22"/>
          <w:szCs w:val="22"/>
        </w:rPr>
        <w:t xml:space="preserve">) of this Convention without replacing it. </w:t>
      </w:r>
      <w:r w:rsidRPr="006D1B9D" w:rsidR="001B607D">
        <w:rPr>
          <w:rFonts w:ascii="Calibri" w:hAnsi="Calibri" w:cs="Calibri"/>
          <w:sz w:val="22"/>
          <w:szCs w:val="22"/>
        </w:rPr>
        <w:t xml:space="preserve">Neither option regarding the specific activity exemption to permanent establishment status applies, since France chose to apply Option B and </w:t>
      </w:r>
      <w:r w:rsidRPr="006D1B9D" w:rsidR="003F6AD6">
        <w:rPr>
          <w:rFonts w:ascii="Calibri" w:hAnsi="Calibri" w:cs="Calibri"/>
          <w:sz w:val="22"/>
          <w:szCs w:val="22"/>
        </w:rPr>
        <w:t>Kenya</w:t>
      </w:r>
      <w:r w:rsidRPr="006D1B9D" w:rsidR="00B74C8E">
        <w:rPr>
          <w:rFonts w:ascii="Calibri" w:hAnsi="Calibri" w:cs="Calibri"/>
          <w:sz w:val="22"/>
          <w:szCs w:val="22"/>
        </w:rPr>
        <w:t xml:space="preserve"> chose to apply Option A</w:t>
      </w:r>
      <w:r w:rsidRPr="006D1B9D" w:rsidR="001B607D">
        <w:rPr>
          <w:rFonts w:ascii="Calibri" w:hAnsi="Calibri" w:cs="Calibri"/>
          <w:sz w:val="22"/>
          <w:szCs w:val="22"/>
        </w:rPr>
        <w:t>, and an option applies only where both Jurisdictions have chosen to apply it.</w:t>
      </w:r>
    </w:p>
    <w:p w:rsidRPr="00F01D7D" w:rsidR="00F01D7D" w:rsidP="00F01D7D" w:rsidRDefault="00F01D7D" w14:paraId="041F3B81" w14:textId="77777777">
      <w:pPr>
        <w:rPr>
          <w:rFonts w:ascii="Calibri" w:hAnsi="Calibri" w:cs="Calibri"/>
          <w:b/>
          <w:bCs/>
          <w:sz w:val="22"/>
          <w:szCs w:val="22"/>
        </w:rPr>
      </w:pPr>
      <w:r w:rsidRPr="00F01D7D">
        <w:rPr>
          <w:rFonts w:ascii="Calibri" w:hAnsi="Calibri" w:cs="Calibri"/>
          <w:b/>
          <w:bCs/>
          <w:sz w:val="22"/>
          <w:szCs w:val="22"/>
        </w:rPr>
        <w:t>Definition of a Person Closely Related to an Enterprise (MLI Article 15)</w:t>
      </w:r>
    </w:p>
    <w:p w:rsidRPr="00F01D7D" w:rsidR="00F01D7D" w:rsidP="496E3877" w:rsidRDefault="00F01D7D" w14:paraId="3D3A802E" w14:textId="618DD832">
      <w:pPr>
        <w:rPr>
          <w:rFonts w:ascii="Calibri" w:hAnsi="Calibri" w:eastAsia="Calibri" w:cs="Calibri"/>
          <w:noProof w:val="0"/>
          <w:sz w:val="22"/>
          <w:szCs w:val="22"/>
          <w:lang w:val="en-US"/>
        </w:rPr>
      </w:pPr>
      <w:r w:rsidRPr="42EE7531" w:rsidR="35DB7FD6">
        <w:rPr>
          <w:rFonts w:ascii="Calibri" w:hAnsi="Calibri" w:eastAsia="Calibri" w:cs="Calibri"/>
          <w:noProof w:val="0"/>
          <w:sz w:val="22"/>
          <w:szCs w:val="22"/>
          <w:lang w:val="en-US"/>
        </w:rPr>
        <w:t xml:space="preserve"> The definition of a person closely related to enterprise in MLI Art. 15(1) applies for the purposes of Art</w:t>
      </w:r>
      <w:r w:rsidRPr="42EE7531" w:rsidR="35DB7FD6">
        <w:rPr>
          <w:rFonts w:ascii="Calibri" w:hAnsi="Calibri" w:eastAsia="Calibri" w:cs="Calibri"/>
          <w:noProof w:val="0"/>
          <w:sz w:val="22"/>
          <w:szCs w:val="22"/>
          <w:lang w:val="en-US"/>
        </w:rPr>
        <w:t xml:space="preserve">. 5(4) of this </w:t>
      </w:r>
      <w:r w:rsidRPr="42EE7531" w:rsidR="35DB7FD6">
        <w:rPr>
          <w:rFonts w:ascii="Calibri" w:hAnsi="Calibri" w:eastAsia="Calibri" w:cs="Calibri"/>
          <w:noProof w:val="0"/>
          <w:color w:val="000000" w:themeColor="text1" w:themeTint="FF" w:themeShade="FF"/>
          <w:sz w:val="22"/>
          <w:szCs w:val="22"/>
          <w:lang w:val="en-US"/>
        </w:rPr>
        <w:t>Convention</w:t>
      </w:r>
      <w:r w:rsidRPr="42EE7531" w:rsidR="35DB7FD6">
        <w:rPr>
          <w:rFonts w:ascii="Calibri" w:hAnsi="Calibri" w:eastAsia="Calibri" w:cs="Calibri"/>
          <w:noProof w:val="0"/>
          <w:sz w:val="22"/>
          <w:szCs w:val="22"/>
          <w:lang w:val="en-US"/>
        </w:rPr>
        <w:t xml:space="preserve"> (as modified by the anti-fragmentation rule of MLI Art. 13(4)) and Art</w:t>
      </w:r>
      <w:r w:rsidRPr="42EE7531" w:rsidR="35DB7FD6">
        <w:rPr>
          <w:rFonts w:ascii="Calibri" w:hAnsi="Calibri" w:eastAsia="Calibri" w:cs="Calibri"/>
          <w:noProof w:val="0"/>
          <w:sz w:val="22"/>
          <w:szCs w:val="22"/>
          <w:lang w:val="en-US"/>
        </w:rPr>
        <w:t xml:space="preserve">. </w:t>
      </w:r>
      <w:r w:rsidRPr="42EE7531" w:rsidR="35DB7FD6">
        <w:rPr>
          <w:rFonts w:ascii="Calibri" w:hAnsi="Calibri" w:eastAsia="Calibri" w:cs="Calibri"/>
          <w:noProof w:val="0"/>
          <w:sz w:val="22"/>
          <w:szCs w:val="22"/>
          <w:lang w:val="en-US"/>
        </w:rPr>
        <w:t>5(7)</w:t>
      </w:r>
      <w:r w:rsidRPr="42EE7531" w:rsidR="35DB7FD6">
        <w:rPr>
          <w:rFonts w:ascii="Calibri" w:hAnsi="Calibri" w:eastAsia="Calibri" w:cs="Calibri"/>
          <w:noProof w:val="0"/>
          <w:sz w:val="22"/>
          <w:szCs w:val="22"/>
          <w:lang w:val="en-US"/>
        </w:rPr>
        <w:t xml:space="preserve"> of this </w:t>
      </w:r>
      <w:r w:rsidRPr="42EE7531" w:rsidR="35DB7FD6">
        <w:rPr>
          <w:rFonts w:ascii="Calibri" w:hAnsi="Calibri" w:eastAsia="Calibri" w:cs="Calibri"/>
          <w:noProof w:val="0"/>
          <w:color w:val="000000" w:themeColor="text1" w:themeTint="FF" w:themeShade="FF"/>
          <w:sz w:val="22"/>
          <w:szCs w:val="22"/>
          <w:lang w:val="en-US"/>
        </w:rPr>
        <w:t>Convention</w:t>
      </w:r>
      <w:r w:rsidRPr="42EE7531" w:rsidR="35DB7FD6">
        <w:rPr>
          <w:rFonts w:ascii="Calibri" w:hAnsi="Calibri" w:eastAsia="Calibri" w:cs="Calibri"/>
          <w:noProof w:val="0"/>
          <w:sz w:val="22"/>
          <w:szCs w:val="22"/>
          <w:lang w:val="en-US"/>
        </w:rPr>
        <w:t xml:space="preserve"> (as modified by the provision addressing independent agents, acting in the ordinary course of their business of MLI Art. 12(2)).</w:t>
      </w:r>
    </w:p>
    <w:p w:rsidRPr="006D1B9D" w:rsidR="003C4807" w:rsidRDefault="00EB76C2" w14:paraId="35BA9CAC" w14:textId="6A5D8DA3">
      <w:pPr>
        <w:rPr>
          <w:rFonts w:ascii="Calibri" w:hAnsi="Calibri" w:cs="Calibri"/>
          <w:b/>
          <w:bCs/>
          <w:sz w:val="22"/>
          <w:szCs w:val="22"/>
        </w:rPr>
      </w:pPr>
      <w:r w:rsidRPr="006D1B9D">
        <w:rPr>
          <w:rFonts w:ascii="Calibri" w:hAnsi="Calibri" w:cs="Calibri"/>
          <w:b/>
          <w:bCs/>
          <w:sz w:val="22"/>
          <w:szCs w:val="22"/>
        </w:rPr>
        <w:t>Mutual Agreement Procedure (MLI Article 16)</w:t>
      </w:r>
    </w:p>
    <w:p w:rsidRPr="006D1B9D" w:rsidR="006D1B9D" w:rsidP="006D1B9D" w:rsidRDefault="006D1B9D" w14:paraId="15E943F4" w14:textId="2F8E5541">
      <w:pPr>
        <w:rPr>
          <w:rFonts w:ascii="Calibri" w:hAnsi="Calibri" w:cs="Calibri"/>
          <w:sz w:val="22"/>
          <w:szCs w:val="22"/>
        </w:rPr>
      </w:pPr>
      <w:r w:rsidRPr="006D1B9D">
        <w:rPr>
          <w:rFonts w:ascii="Calibri" w:hAnsi="Calibri" w:cs="Calibri"/>
          <w:sz w:val="22"/>
          <w:szCs w:val="22"/>
        </w:rPr>
        <w:t>The first sentence of MLI Art. 16(1), providing that a person may present a case to the competent authority of either jurisdiction, does not apply as Kenya intends to meet the minimum standard through other measures. The remaining provisions of this Convention relating to dispute resolution are retained as they are considered consistent in content with the provisions of MLI Art. 16(</w:t>
      </w:r>
      <w:proofErr w:type="gramStart"/>
      <w:r w:rsidRPr="006D1B9D">
        <w:rPr>
          <w:rFonts w:ascii="Calibri" w:hAnsi="Calibri" w:cs="Calibri"/>
          <w:sz w:val="22"/>
          <w:szCs w:val="22"/>
        </w:rPr>
        <w:t>1)(</w:t>
      </w:r>
      <w:proofErr w:type="gramEnd"/>
      <w:r w:rsidRPr="006D1B9D">
        <w:rPr>
          <w:rFonts w:ascii="Calibri" w:hAnsi="Calibri" w:cs="Calibri"/>
          <w:sz w:val="22"/>
          <w:szCs w:val="22"/>
        </w:rPr>
        <w:t>second sentence), MLI 16(2)</w:t>
      </w:r>
      <w:r w:rsidRPr="006D1B9D">
        <w:rPr>
          <w:rFonts w:ascii="Calibri" w:hAnsi="Calibri" w:cs="Calibri"/>
          <w:sz w:val="22"/>
          <w:szCs w:val="22"/>
        </w:rPr>
        <w:t xml:space="preserve"> </w:t>
      </w:r>
      <w:r w:rsidRPr="006D1B9D">
        <w:rPr>
          <w:rFonts w:ascii="Calibri" w:hAnsi="Calibri" w:cs="Calibri"/>
          <w:sz w:val="22"/>
          <w:szCs w:val="22"/>
        </w:rPr>
        <w:t>and MLI Art. 16(3) and meet the minimum standard. </w:t>
      </w:r>
    </w:p>
    <w:p w:rsidRPr="005C5622" w:rsidR="005C5622" w:rsidP="005C5622" w:rsidRDefault="005C5622" w14:paraId="17CE755C" w14:textId="77777777">
      <w:pPr>
        <w:rPr>
          <w:rFonts w:ascii="Calibri" w:hAnsi="Calibri" w:cs="Calibri"/>
          <w:b/>
          <w:bCs/>
          <w:sz w:val="22"/>
          <w:szCs w:val="22"/>
        </w:rPr>
      </w:pPr>
      <w:r w:rsidRPr="005C5622">
        <w:rPr>
          <w:rFonts w:ascii="Calibri" w:hAnsi="Calibri" w:cs="Calibri"/>
          <w:b/>
          <w:bCs/>
          <w:sz w:val="22"/>
          <w:szCs w:val="22"/>
        </w:rPr>
        <w:t>Corresponding Adjustments (MLI Article 17)</w:t>
      </w:r>
    </w:p>
    <w:p w:rsidRPr="005C5622" w:rsidR="005C5622" w:rsidP="005C5622" w:rsidRDefault="005C5622" w14:paraId="6678FAC0" w14:textId="77777777">
      <w:pPr>
        <w:rPr>
          <w:rFonts w:ascii="Calibri" w:hAnsi="Calibri" w:cs="Calibri"/>
          <w:sz w:val="22"/>
          <w:szCs w:val="22"/>
        </w:rPr>
      </w:pPr>
      <w:r w:rsidRPr="005C5622">
        <w:rPr>
          <w:rFonts w:ascii="Calibri" w:hAnsi="Calibri" w:cs="Calibri"/>
          <w:sz w:val="22"/>
          <w:szCs w:val="22"/>
        </w:rPr>
        <w:t>According to MLI Art. 17(2), the provision of MLI Art. 17(1), providing that a Jurisdiction will make a corresponding adjustment where the other Jurisdiction makes an adjustment that reflects the arm's length profit, replaces Art. 9(2) of this Convention.</w:t>
      </w:r>
    </w:p>
    <w:p w:rsidRPr="006D1B9D" w:rsidR="006D1B9D" w:rsidRDefault="006D1B9D" w14:paraId="79358982" w14:textId="77777777">
      <w:pPr>
        <w:rPr>
          <w:rFonts w:ascii="Calibri" w:hAnsi="Calibri" w:cs="Calibri"/>
          <w:sz w:val="22"/>
          <w:szCs w:val="22"/>
        </w:rPr>
      </w:pPr>
    </w:p>
    <w:sectPr w:rsidRPr="006D1B9D" w:rsidR="006D1B9D">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864"/>
    <w:rsid w:val="0005498F"/>
    <w:rsid w:val="001B607D"/>
    <w:rsid w:val="00391788"/>
    <w:rsid w:val="003A5864"/>
    <w:rsid w:val="003C4807"/>
    <w:rsid w:val="003F6AD6"/>
    <w:rsid w:val="00534F5B"/>
    <w:rsid w:val="00560831"/>
    <w:rsid w:val="005A4C27"/>
    <w:rsid w:val="005C5622"/>
    <w:rsid w:val="00617CDE"/>
    <w:rsid w:val="006A2925"/>
    <w:rsid w:val="006D1B9D"/>
    <w:rsid w:val="0070582F"/>
    <w:rsid w:val="007A7D2D"/>
    <w:rsid w:val="00980BB9"/>
    <w:rsid w:val="00A11F3C"/>
    <w:rsid w:val="00B7364C"/>
    <w:rsid w:val="00B74C8E"/>
    <w:rsid w:val="00B74D1A"/>
    <w:rsid w:val="00BD60B4"/>
    <w:rsid w:val="00BD69F4"/>
    <w:rsid w:val="00CF2070"/>
    <w:rsid w:val="00D40AC3"/>
    <w:rsid w:val="00DB6FA3"/>
    <w:rsid w:val="00E549D3"/>
    <w:rsid w:val="00EB76C2"/>
    <w:rsid w:val="00F01D7D"/>
    <w:rsid w:val="00F81969"/>
    <w:rsid w:val="00FF45BF"/>
    <w:rsid w:val="01C115A4"/>
    <w:rsid w:val="03436B90"/>
    <w:rsid w:val="053F79EA"/>
    <w:rsid w:val="0AFD015F"/>
    <w:rsid w:val="0B4C8144"/>
    <w:rsid w:val="0E6EB06F"/>
    <w:rsid w:val="10646F4B"/>
    <w:rsid w:val="10771567"/>
    <w:rsid w:val="14042B08"/>
    <w:rsid w:val="16818D1F"/>
    <w:rsid w:val="1AE57F5F"/>
    <w:rsid w:val="1F1D4188"/>
    <w:rsid w:val="1F4B6A81"/>
    <w:rsid w:val="2220DB96"/>
    <w:rsid w:val="243C6D12"/>
    <w:rsid w:val="245A2597"/>
    <w:rsid w:val="281601D7"/>
    <w:rsid w:val="2C1DBAF5"/>
    <w:rsid w:val="2E29F1FB"/>
    <w:rsid w:val="2E42ADD8"/>
    <w:rsid w:val="2F7023E9"/>
    <w:rsid w:val="32F66B15"/>
    <w:rsid w:val="3370EB23"/>
    <w:rsid w:val="337A1156"/>
    <w:rsid w:val="34776DB3"/>
    <w:rsid w:val="35DB7FD6"/>
    <w:rsid w:val="3909755B"/>
    <w:rsid w:val="3AE7846B"/>
    <w:rsid w:val="3D52610F"/>
    <w:rsid w:val="3E769894"/>
    <w:rsid w:val="3FEEF7EA"/>
    <w:rsid w:val="409E8314"/>
    <w:rsid w:val="42EE7531"/>
    <w:rsid w:val="444124D9"/>
    <w:rsid w:val="46100901"/>
    <w:rsid w:val="46A36566"/>
    <w:rsid w:val="4934B47A"/>
    <w:rsid w:val="496E3877"/>
    <w:rsid w:val="4EE19B75"/>
    <w:rsid w:val="537FD44C"/>
    <w:rsid w:val="53C37A50"/>
    <w:rsid w:val="541CB6D5"/>
    <w:rsid w:val="565B5897"/>
    <w:rsid w:val="578F01EC"/>
    <w:rsid w:val="5E221679"/>
    <w:rsid w:val="602BE03E"/>
    <w:rsid w:val="63C180AE"/>
    <w:rsid w:val="65A6D719"/>
    <w:rsid w:val="681D3B01"/>
    <w:rsid w:val="6865E555"/>
    <w:rsid w:val="6A20A2F9"/>
    <w:rsid w:val="6B3AB07D"/>
    <w:rsid w:val="6D10631E"/>
    <w:rsid w:val="70EFEC1F"/>
    <w:rsid w:val="7544D240"/>
    <w:rsid w:val="77E2D7AF"/>
    <w:rsid w:val="78901EB5"/>
    <w:rsid w:val="78C7F8F8"/>
    <w:rsid w:val="7B0BAB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CA53F"/>
  <w15:chartTrackingRefBased/>
  <w15:docId w15:val="{137AC67B-7E7E-48B6-AA66-E89890F5A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A5864"/>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A5864"/>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A58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A58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A58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A58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A58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A58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A5864"/>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A5864"/>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A5864"/>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A5864"/>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A5864"/>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A5864"/>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A5864"/>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A5864"/>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A5864"/>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A5864"/>
    <w:rPr>
      <w:rFonts w:eastAsiaTheme="majorEastAsia" w:cstheme="majorBidi"/>
      <w:color w:val="272727" w:themeColor="text1" w:themeTint="D8"/>
    </w:rPr>
  </w:style>
  <w:style w:type="paragraph" w:styleId="Title">
    <w:name w:val="Title"/>
    <w:basedOn w:val="Normal"/>
    <w:next w:val="Normal"/>
    <w:link w:val="TitleChar"/>
    <w:uiPriority w:val="10"/>
    <w:qFormat/>
    <w:rsid w:val="003A5864"/>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A5864"/>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A5864"/>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A58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A5864"/>
    <w:pPr>
      <w:spacing w:before="160"/>
      <w:jc w:val="center"/>
    </w:pPr>
    <w:rPr>
      <w:i/>
      <w:iCs/>
      <w:color w:val="404040" w:themeColor="text1" w:themeTint="BF"/>
    </w:rPr>
  </w:style>
  <w:style w:type="character" w:styleId="QuoteChar" w:customStyle="1">
    <w:name w:val="Quote Char"/>
    <w:basedOn w:val="DefaultParagraphFont"/>
    <w:link w:val="Quote"/>
    <w:uiPriority w:val="29"/>
    <w:rsid w:val="003A5864"/>
    <w:rPr>
      <w:i/>
      <w:iCs/>
      <w:color w:val="404040" w:themeColor="text1" w:themeTint="BF"/>
    </w:rPr>
  </w:style>
  <w:style w:type="paragraph" w:styleId="ListParagraph">
    <w:name w:val="List Paragraph"/>
    <w:basedOn w:val="Normal"/>
    <w:uiPriority w:val="34"/>
    <w:qFormat/>
    <w:rsid w:val="003A5864"/>
    <w:pPr>
      <w:ind w:left="720"/>
      <w:contextualSpacing/>
    </w:pPr>
  </w:style>
  <w:style w:type="character" w:styleId="IntenseEmphasis">
    <w:name w:val="Intense Emphasis"/>
    <w:basedOn w:val="DefaultParagraphFont"/>
    <w:uiPriority w:val="21"/>
    <w:qFormat/>
    <w:rsid w:val="003A5864"/>
    <w:rPr>
      <w:i/>
      <w:iCs/>
      <w:color w:val="0F4761" w:themeColor="accent1" w:themeShade="BF"/>
    </w:rPr>
  </w:style>
  <w:style w:type="paragraph" w:styleId="IntenseQuote">
    <w:name w:val="Intense Quote"/>
    <w:basedOn w:val="Normal"/>
    <w:next w:val="Normal"/>
    <w:link w:val="IntenseQuoteChar"/>
    <w:uiPriority w:val="30"/>
    <w:qFormat/>
    <w:rsid w:val="003A5864"/>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A5864"/>
    <w:rPr>
      <w:i/>
      <w:iCs/>
      <w:color w:val="0F4761" w:themeColor="accent1" w:themeShade="BF"/>
    </w:rPr>
  </w:style>
  <w:style w:type="character" w:styleId="IntenseReference">
    <w:name w:val="Intense Reference"/>
    <w:basedOn w:val="DefaultParagraphFont"/>
    <w:uiPriority w:val="32"/>
    <w:qFormat/>
    <w:rsid w:val="003A5864"/>
    <w:rPr>
      <w:b/>
      <w:bCs/>
      <w:smallCaps/>
      <w:color w:val="0F4761" w:themeColor="accent1" w:themeShade="BF"/>
      <w:spacing w:val="5"/>
    </w:rPr>
  </w:style>
  <w:style w:type="character" w:styleId="Hyperlink">
    <w:name w:val="Hyperlink"/>
    <w:basedOn w:val="DefaultParagraphFont"/>
    <w:uiPriority w:val="99"/>
    <w:unhideWhenUsed/>
    <w:rsid w:val="003A5864"/>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8" /><Relationship Type="http://schemas.openxmlformats.org/officeDocument/2006/relationships/webSettings" Target="webSettings.xml" Id="rId3" /><Relationship Type="http://schemas.openxmlformats.org/officeDocument/2006/relationships/customXml" Target="../customXml/item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hyperlink" Target="https://www.bloomberglaw.com/product/tax/page/MLI_watch" TargetMode="External" Id="rId4" /><Relationship Type="http://schemas.openxmlformats.org/officeDocument/2006/relationships/customXml" Target="../customXml/item3.xml" Id="rId9" /><Relationship Type="http://schemas.microsoft.com/office/2011/relationships/people" Target="people.xml" Id="Rb1ae9a78bc7b4210" /><Relationship Type="http://schemas.microsoft.com/office/2011/relationships/commentsExtended" Target="commentsExtended.xml" Id="R56045f2ca5db4ea8" /><Relationship Type="http://schemas.microsoft.com/office/2016/09/relationships/commentsIds" Target="commentsIds.xml" Id="Rd3a086ffde32463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DE17AFA-295E-411F-8E5C-EE3BBCB263E8}"/>
</file>

<file path=customXml/itemProps2.xml><?xml version="1.0" encoding="utf-8"?>
<ds:datastoreItem xmlns:ds="http://schemas.openxmlformats.org/officeDocument/2006/customXml" ds:itemID="{9A38FC06-4EC3-4207-A006-7967ECB39191}"/>
</file>

<file path=customXml/itemProps3.xml><?xml version="1.0" encoding="utf-8"?>
<ds:datastoreItem xmlns:ds="http://schemas.openxmlformats.org/officeDocument/2006/customXml" ds:itemID="{392B1E29-3214-4772-841A-A0A682E9895E}"/>
</file>

<file path=docMetadata/LabelInfo.xml><?xml version="1.0" encoding="utf-8"?>
<clbl:labelList xmlns:clbl="http://schemas.microsoft.com/office/2020/mipLabelMetadata">
  <clbl:label id="{f786616f-5bb4-45d1-b9c4-7a19bded0f1d}" enabled="1" method="Standard" siteId="{97be21fd-c601-4b16-9920-f5accc69da65}"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Bloomberg Industry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Parello, Christina</dc:creator>
  <keywords/>
  <dc:description/>
  <lastModifiedBy>Parello, Christina</lastModifiedBy>
  <revision>28</revision>
  <dcterms:created xsi:type="dcterms:W3CDTF">2025-03-13T18:21:00.0000000Z</dcterms:created>
  <dcterms:modified xsi:type="dcterms:W3CDTF">2025-03-31T15:25:19.1214855Z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0x01010074045C6645180C49B5F3BF356B510BE9</vt:lpwstr>
  </property>
  <property fmtid="{D5CDD505-2E9C-101B-9397-08002B2CF9AE}" pid="3" name="MediaServiceImageTags">
    <vt:lpwstr/>
  </property>
</Properties>
</file>